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582" w:rsidRDefault="006F3FAD" w:rsidP="00135582">
      <w:pPr>
        <w:ind w:left="-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ANNEXE 9</w:t>
      </w:r>
      <w:r w:rsidR="00135582" w:rsidRPr="001367F7">
        <w:rPr>
          <w:rFonts w:ascii="Arial" w:hAnsi="Arial" w:cs="Arial"/>
          <w:b/>
          <w:sz w:val="22"/>
          <w:szCs w:val="22"/>
        </w:rPr>
        <w:t xml:space="preserve"> </w:t>
      </w:r>
    </w:p>
    <w:p w:rsidR="006B5EDE" w:rsidRPr="00FD5D61" w:rsidRDefault="006B5EDE" w:rsidP="00135582">
      <w:pPr>
        <w:ind w:left="-5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12"/>
        <w:gridCol w:w="5658"/>
        <w:gridCol w:w="1859"/>
      </w:tblGrid>
      <w:tr w:rsidR="00135582" w:rsidRPr="00FD5D61" w:rsidTr="007C2E45">
        <w:tc>
          <w:tcPr>
            <w:tcW w:w="2122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  <w:bookmarkStart w:id="0" w:name="_GoBack"/>
            <w:r w:rsidRPr="00FD5D61">
              <w:rPr>
                <w:rFonts w:ascii="Arial" w:eastAsiaTheme="minorHAnsi" w:hAnsi="Arial" w:cs="Arial"/>
                <w:noProof/>
              </w:rPr>
              <w:drawing>
                <wp:inline distT="0" distB="0" distL="0" distR="0" wp14:anchorId="19A5997A" wp14:editId="00FDA0FC">
                  <wp:extent cx="1162050" cy="103422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256" cy="1039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623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</w:rPr>
            </w:pPr>
          </w:p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  <w:color w:val="767171" w:themeColor="background2" w:themeShade="80"/>
              </w:rPr>
            </w:pPr>
            <w:r w:rsidRPr="00FD5D61">
              <w:rPr>
                <w:rFonts w:ascii="Arial" w:eastAsiaTheme="minorHAnsi" w:hAnsi="Arial" w:cs="Arial"/>
                <w:color w:val="767171" w:themeColor="background2" w:themeShade="80"/>
              </w:rPr>
              <w:t>FICHE D’EVALUATION DE FORMATION</w:t>
            </w:r>
          </w:p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09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</w:tr>
    </w:tbl>
    <w:p w:rsidR="00135582" w:rsidRPr="00FD5D61" w:rsidRDefault="00135582" w:rsidP="00135582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:rsidR="00135582" w:rsidRPr="00FD5D61" w:rsidRDefault="00135582" w:rsidP="00135582">
      <w:pPr>
        <w:spacing w:after="160" w:line="259" w:lineRule="auto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FD5D61">
        <w:rPr>
          <w:rFonts w:ascii="Arial" w:eastAsiaTheme="minorHAnsi" w:hAnsi="Arial" w:cs="Arial"/>
          <w:i/>
          <w:sz w:val="22"/>
          <w:szCs w:val="22"/>
          <w:lang w:eastAsia="en-US"/>
        </w:rPr>
        <w:t>Dans le cadre de notre démarche qualité, ce questionnaire, correctement renseigné par vos soins, nous permettra d’améliorer nos formations afin de mieux répondre à vos besoins et attentes. Merci pour votre collaboration.</w:t>
      </w:r>
    </w:p>
    <w:p w:rsidR="00135582" w:rsidRPr="00FD5D61" w:rsidRDefault="00135582" w:rsidP="00135582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FD5D61">
        <w:rPr>
          <w:rFonts w:ascii="Arial" w:eastAsiaTheme="minorHAnsi" w:hAnsi="Arial" w:cs="Arial"/>
          <w:sz w:val="22"/>
          <w:szCs w:val="22"/>
          <w:lang w:eastAsia="en-US"/>
        </w:rPr>
        <w:t>Intitulé de la formation :</w:t>
      </w:r>
    </w:p>
    <w:p w:rsidR="00135582" w:rsidRPr="00FD5D61" w:rsidRDefault="00135582" w:rsidP="00135582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FD5D61">
        <w:rPr>
          <w:rFonts w:ascii="Arial" w:eastAsiaTheme="minorHAnsi" w:hAnsi="Arial" w:cs="Arial"/>
          <w:sz w:val="22"/>
          <w:szCs w:val="22"/>
          <w:lang w:eastAsia="en-US"/>
        </w:rPr>
        <w:t>Dates et lieu de la formation :</w:t>
      </w:r>
    </w:p>
    <w:p w:rsidR="00135582" w:rsidRPr="00FD5D61" w:rsidRDefault="00135582" w:rsidP="00135582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FD5D61">
        <w:rPr>
          <w:rFonts w:ascii="Arial" w:eastAsiaTheme="minorHAnsi" w:hAnsi="Arial" w:cs="Arial"/>
          <w:sz w:val="22"/>
          <w:szCs w:val="22"/>
          <w:lang w:eastAsia="en-US"/>
        </w:rPr>
        <w:t>Nom du ou des formateur(s) :</w:t>
      </w:r>
    </w:p>
    <w:p w:rsidR="00135582" w:rsidRPr="00FD5D61" w:rsidRDefault="00135582" w:rsidP="00135582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:rsidR="00135582" w:rsidRPr="00FD5D61" w:rsidRDefault="00135582" w:rsidP="00135582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FD5D61">
        <w:rPr>
          <w:rFonts w:ascii="Arial" w:eastAsiaTheme="minorHAnsi" w:hAnsi="Arial" w:cs="Arial"/>
          <w:sz w:val="22"/>
          <w:szCs w:val="22"/>
          <w:lang w:eastAsia="en-US"/>
        </w:rPr>
        <w:t xml:space="preserve">Aviez-vous eu connaissance de la fiche descriptive de la formation incluant les </w:t>
      </w:r>
      <w:proofErr w:type="spellStart"/>
      <w:r w:rsidRPr="00FD5D61">
        <w:rPr>
          <w:rFonts w:ascii="Arial" w:eastAsiaTheme="minorHAnsi" w:hAnsi="Arial" w:cs="Arial"/>
          <w:sz w:val="22"/>
          <w:szCs w:val="22"/>
          <w:lang w:eastAsia="en-US"/>
        </w:rPr>
        <w:t>pré-requis</w:t>
      </w:r>
      <w:proofErr w:type="spellEnd"/>
      <w:r w:rsidRPr="00FD5D61">
        <w:rPr>
          <w:rFonts w:ascii="Arial" w:eastAsiaTheme="minorHAnsi" w:hAnsi="Arial" w:cs="Arial"/>
          <w:sz w:val="22"/>
          <w:szCs w:val="22"/>
          <w:lang w:eastAsia="en-US"/>
        </w:rPr>
        <w:t xml:space="preserve"> avant la formation ? OUI / NON</w:t>
      </w:r>
    </w:p>
    <w:tbl>
      <w:tblPr>
        <w:tblStyle w:val="Grilledutableau"/>
        <w:tblW w:w="10463" w:type="dxa"/>
        <w:tblLook w:val="04A0" w:firstRow="1" w:lastRow="0" w:firstColumn="1" w:lastColumn="0" w:noHBand="0" w:noVBand="1"/>
      </w:tblPr>
      <w:tblGrid>
        <w:gridCol w:w="3057"/>
        <w:gridCol w:w="1616"/>
        <w:gridCol w:w="1276"/>
        <w:gridCol w:w="1337"/>
        <w:gridCol w:w="1636"/>
        <w:gridCol w:w="1541"/>
      </w:tblGrid>
      <w:tr w:rsidR="00135582" w:rsidRPr="00FD5D61" w:rsidTr="007C2E45">
        <w:trPr>
          <w:trHeight w:val="526"/>
        </w:trPr>
        <w:tc>
          <w:tcPr>
            <w:tcW w:w="305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616" w:type="dxa"/>
          </w:tcPr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Très satisfaisant</w:t>
            </w:r>
          </w:p>
        </w:tc>
        <w:tc>
          <w:tcPr>
            <w:tcW w:w="1276" w:type="dxa"/>
          </w:tcPr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Satisfaisant</w:t>
            </w:r>
          </w:p>
        </w:tc>
        <w:tc>
          <w:tcPr>
            <w:tcW w:w="1337" w:type="dxa"/>
          </w:tcPr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Moyen</w:t>
            </w:r>
          </w:p>
        </w:tc>
        <w:tc>
          <w:tcPr>
            <w:tcW w:w="1636" w:type="dxa"/>
          </w:tcPr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Insatisfaisant</w:t>
            </w:r>
          </w:p>
        </w:tc>
        <w:tc>
          <w:tcPr>
            <w:tcW w:w="1541" w:type="dxa"/>
          </w:tcPr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 xml:space="preserve">Très </w:t>
            </w:r>
            <w:r w:rsidR="001D2592">
              <w:rPr>
                <w:rFonts w:ascii="Arial" w:eastAsiaTheme="minorHAnsi" w:hAnsi="Arial" w:cs="Arial"/>
              </w:rPr>
              <w:t>in</w:t>
            </w:r>
            <w:r w:rsidRPr="00FD5D61">
              <w:rPr>
                <w:rFonts w:ascii="Arial" w:eastAsiaTheme="minorHAnsi" w:hAnsi="Arial" w:cs="Arial"/>
              </w:rPr>
              <w:t>satisfaisant</w:t>
            </w:r>
          </w:p>
        </w:tc>
      </w:tr>
      <w:tr w:rsidR="00135582" w:rsidRPr="00FD5D61" w:rsidTr="007C2E45">
        <w:tc>
          <w:tcPr>
            <w:tcW w:w="305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Professionnalisme du formateur</w:t>
            </w:r>
          </w:p>
        </w:tc>
        <w:tc>
          <w:tcPr>
            <w:tcW w:w="161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27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33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63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541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</w:tr>
      <w:tr w:rsidR="00135582" w:rsidRPr="00FD5D61" w:rsidTr="007C2E45">
        <w:tc>
          <w:tcPr>
            <w:tcW w:w="305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Echanges entre le formateur et les stagiaires</w:t>
            </w:r>
          </w:p>
        </w:tc>
        <w:tc>
          <w:tcPr>
            <w:tcW w:w="161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27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33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63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541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</w:tr>
      <w:tr w:rsidR="00135582" w:rsidRPr="00FD5D61" w:rsidTr="007C2E45">
        <w:tc>
          <w:tcPr>
            <w:tcW w:w="305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Qualité de l’animation</w:t>
            </w:r>
          </w:p>
        </w:tc>
        <w:tc>
          <w:tcPr>
            <w:tcW w:w="161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27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33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63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541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</w:tr>
      <w:tr w:rsidR="00135582" w:rsidRPr="00FD5D61" w:rsidTr="007C2E45">
        <w:tc>
          <w:tcPr>
            <w:tcW w:w="305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Pédagogie utilisée</w:t>
            </w:r>
          </w:p>
        </w:tc>
        <w:tc>
          <w:tcPr>
            <w:tcW w:w="161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27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33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63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541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</w:tr>
      <w:tr w:rsidR="00135582" w:rsidRPr="00FD5D61" w:rsidTr="007C2E45">
        <w:tc>
          <w:tcPr>
            <w:tcW w:w="305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Contenu thématique du programme</w:t>
            </w:r>
          </w:p>
        </w:tc>
        <w:tc>
          <w:tcPr>
            <w:tcW w:w="161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27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33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63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541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</w:tr>
      <w:tr w:rsidR="00135582" w:rsidRPr="00FD5D61" w:rsidTr="007C2E45">
        <w:tc>
          <w:tcPr>
            <w:tcW w:w="305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Pertinence des conseils dispensés pour progresser</w:t>
            </w:r>
          </w:p>
        </w:tc>
        <w:tc>
          <w:tcPr>
            <w:tcW w:w="161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27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337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636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  <w:tc>
          <w:tcPr>
            <w:tcW w:w="1541" w:type="dxa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</w:tr>
      <w:tr w:rsidR="00135582" w:rsidRPr="00FD5D61" w:rsidTr="007C2E45">
        <w:tc>
          <w:tcPr>
            <w:tcW w:w="10463" w:type="dxa"/>
            <w:gridSpan w:val="6"/>
          </w:tcPr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  <w:b/>
                <w:u w:val="single"/>
              </w:rPr>
            </w:pPr>
            <w:r w:rsidRPr="00FD5D61">
              <w:rPr>
                <w:rFonts w:ascii="Arial" w:eastAsiaTheme="minorHAnsi" w:hAnsi="Arial" w:cs="Arial"/>
                <w:b/>
                <w:u w:val="single"/>
              </w:rPr>
              <w:t>OBSERVATIONS – PROPOSITIONS – AXES D’AMELIORATION</w:t>
            </w:r>
          </w:p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  <w:i/>
              </w:rPr>
            </w:pPr>
            <w:r w:rsidRPr="00FD5D61">
              <w:rPr>
                <w:rFonts w:ascii="Arial" w:eastAsiaTheme="minorHAnsi" w:hAnsi="Arial" w:cs="Arial"/>
                <w:i/>
              </w:rPr>
              <w:t>(Sujets abordés, point(s) fort(s), point(s) faible(s), attentes de formation complémentaire…)</w:t>
            </w:r>
          </w:p>
        </w:tc>
      </w:tr>
      <w:tr w:rsidR="00135582" w:rsidRPr="00FD5D61" w:rsidTr="007C2E45">
        <w:tc>
          <w:tcPr>
            <w:tcW w:w="10463" w:type="dxa"/>
            <w:gridSpan w:val="6"/>
          </w:tcPr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  <w:p w:rsidR="00135582" w:rsidRPr="00FD5D61" w:rsidRDefault="00135582" w:rsidP="007C2E45">
            <w:pPr>
              <w:rPr>
                <w:rFonts w:ascii="Arial" w:eastAsiaTheme="minorHAnsi" w:hAnsi="Arial" w:cs="Arial"/>
              </w:rPr>
            </w:pPr>
          </w:p>
        </w:tc>
      </w:tr>
    </w:tbl>
    <w:p w:rsidR="00135582" w:rsidRPr="00FD5D61" w:rsidRDefault="00135582" w:rsidP="00135582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2972"/>
        <w:gridCol w:w="1681"/>
        <w:gridCol w:w="1296"/>
        <w:gridCol w:w="1417"/>
        <w:gridCol w:w="1560"/>
        <w:gridCol w:w="1559"/>
      </w:tblGrid>
      <w:tr w:rsidR="00135582" w:rsidRPr="00FD5D61" w:rsidTr="007C2E45">
        <w:tc>
          <w:tcPr>
            <w:tcW w:w="2972" w:type="dxa"/>
          </w:tcPr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  <w:b/>
              </w:rPr>
            </w:pPr>
            <w:r w:rsidRPr="00FD5D61">
              <w:rPr>
                <w:rFonts w:ascii="Arial" w:eastAsiaTheme="minorHAnsi" w:hAnsi="Arial" w:cs="Arial"/>
                <w:b/>
              </w:rPr>
              <w:t>JUGEMENT GLOBAL DE LA FORMATION</w:t>
            </w:r>
          </w:p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  <w:b/>
              </w:rPr>
            </w:pPr>
          </w:p>
        </w:tc>
        <w:tc>
          <w:tcPr>
            <w:tcW w:w="1681" w:type="dxa"/>
          </w:tcPr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Très satisfaisant</w:t>
            </w:r>
          </w:p>
        </w:tc>
        <w:tc>
          <w:tcPr>
            <w:tcW w:w="1296" w:type="dxa"/>
          </w:tcPr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Satisfaisant</w:t>
            </w:r>
          </w:p>
        </w:tc>
        <w:tc>
          <w:tcPr>
            <w:tcW w:w="1417" w:type="dxa"/>
          </w:tcPr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Moyen</w:t>
            </w:r>
          </w:p>
        </w:tc>
        <w:tc>
          <w:tcPr>
            <w:tcW w:w="1560" w:type="dxa"/>
          </w:tcPr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Insatisfaisant</w:t>
            </w:r>
          </w:p>
        </w:tc>
        <w:tc>
          <w:tcPr>
            <w:tcW w:w="1559" w:type="dxa"/>
          </w:tcPr>
          <w:p w:rsidR="00135582" w:rsidRPr="00FD5D61" w:rsidRDefault="00135582" w:rsidP="007C2E45">
            <w:pPr>
              <w:jc w:val="center"/>
              <w:rPr>
                <w:rFonts w:ascii="Arial" w:eastAsiaTheme="minorHAnsi" w:hAnsi="Arial" w:cs="Arial"/>
              </w:rPr>
            </w:pPr>
            <w:r w:rsidRPr="00FD5D61">
              <w:rPr>
                <w:rFonts w:ascii="Arial" w:eastAsiaTheme="minorHAnsi" w:hAnsi="Arial" w:cs="Arial"/>
              </w:rPr>
              <w:t>Très insatisfaisant</w:t>
            </w:r>
          </w:p>
        </w:tc>
      </w:tr>
    </w:tbl>
    <w:p w:rsidR="00135582" w:rsidRPr="00FD5D61" w:rsidRDefault="00135582" w:rsidP="00135582">
      <w:pPr>
        <w:spacing w:line="259" w:lineRule="auto"/>
        <w:rPr>
          <w:rFonts w:ascii="Arial" w:hAnsi="Arial" w:cs="Arial"/>
          <w:sz w:val="22"/>
          <w:szCs w:val="22"/>
        </w:rPr>
      </w:pPr>
    </w:p>
    <w:p w:rsidR="00135582" w:rsidRPr="00FD5D61" w:rsidDel="00FC2D4F" w:rsidRDefault="00135582" w:rsidP="00135582">
      <w:pPr>
        <w:rPr>
          <w:del w:id="1" w:author="COURTES Yann SA CL NORMALE DEF" w:date="2022-04-15T13:15:00Z"/>
          <w:rFonts w:ascii="Arial" w:hAnsi="Arial" w:cs="Arial"/>
          <w:sz w:val="22"/>
          <w:szCs w:val="22"/>
        </w:rPr>
      </w:pPr>
    </w:p>
    <w:p w:rsidR="00135582" w:rsidRPr="00FD5D61" w:rsidRDefault="00135582" w:rsidP="00135582">
      <w:pPr>
        <w:rPr>
          <w:rFonts w:ascii="Arial" w:hAnsi="Arial" w:cs="Arial"/>
          <w:color w:val="FF0000"/>
          <w:sz w:val="22"/>
          <w:szCs w:val="22"/>
        </w:rPr>
      </w:pPr>
    </w:p>
    <w:p w:rsidR="00BF48F5" w:rsidRDefault="006B5EDE"/>
    <w:sectPr w:rsidR="00BF48F5" w:rsidSect="003A5E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1134" w:bottom="851" w:left="1134" w:header="454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499" w:rsidRDefault="00EC6499" w:rsidP="00135582">
      <w:r>
        <w:separator/>
      </w:r>
    </w:p>
  </w:endnote>
  <w:endnote w:type="continuationSeparator" w:id="0">
    <w:p w:rsidR="00EC6499" w:rsidRDefault="00EC6499" w:rsidP="00135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FAD" w:rsidRDefault="006F3FA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C11" w:rsidRPr="00902ACC" w:rsidRDefault="00135582" w:rsidP="00902ACC">
    <w:pPr>
      <w:pStyle w:val="Pieddepage"/>
      <w:jc w:val="both"/>
      <w:rPr>
        <w:rFonts w:ascii="Arial" w:hAnsi="Arial" w:cs="Arial"/>
      </w:rPr>
    </w:pPr>
    <w:r>
      <w:rPr>
        <w:rFonts w:ascii="Arial" w:hAnsi="Arial" w:cs="Arial"/>
        <w:color w:val="A6A6A6"/>
        <w:sz w:val="18"/>
        <w:szCs w:val="18"/>
      </w:rPr>
      <w:t>PFC-O</w:t>
    </w:r>
    <w:r w:rsidRPr="00902ACC">
      <w:rPr>
        <w:rFonts w:ascii="Arial" w:hAnsi="Arial" w:cs="Arial"/>
        <w:color w:val="A6A6A6"/>
        <w:sz w:val="18"/>
        <w:szCs w:val="18"/>
      </w:rPr>
      <w:t xml:space="preserve"> / DAF_</w:t>
    </w:r>
    <w:r>
      <w:rPr>
        <w:rFonts w:ascii="Arial" w:hAnsi="Arial" w:cs="Arial"/>
        <w:color w:val="A6A6A6"/>
        <w:sz w:val="18"/>
        <w:szCs w:val="18"/>
      </w:rPr>
      <w:t>2022</w:t>
    </w:r>
    <w:r w:rsidRPr="00902ACC">
      <w:rPr>
        <w:rFonts w:ascii="Arial" w:hAnsi="Arial" w:cs="Arial"/>
        <w:color w:val="A6A6A6"/>
        <w:sz w:val="18"/>
        <w:szCs w:val="18"/>
      </w:rPr>
      <w:t>_</w:t>
    </w:r>
    <w:r>
      <w:rPr>
        <w:rFonts w:ascii="Arial" w:hAnsi="Arial" w:cs="Arial"/>
        <w:color w:val="A6A6A6"/>
        <w:sz w:val="18"/>
        <w:szCs w:val="18"/>
      </w:rPr>
      <w:t>000747</w:t>
    </w:r>
    <w:r w:rsidRPr="00902ACC">
      <w:rPr>
        <w:rFonts w:ascii="Arial" w:hAnsi="Arial" w:cs="Arial"/>
        <w:color w:val="A6A6A6"/>
        <w:sz w:val="18"/>
        <w:szCs w:val="18"/>
      </w:rPr>
      <w:tab/>
    </w:r>
    <w:r w:rsidRPr="00902ACC">
      <w:rPr>
        <w:rFonts w:ascii="Arial" w:hAnsi="Arial" w:cs="Arial"/>
        <w:color w:val="A6A6A6"/>
        <w:sz w:val="18"/>
        <w:szCs w:val="18"/>
      </w:rPr>
      <w:tab/>
      <w:t xml:space="preserve">page : </w:t>
    </w:r>
    <w:r w:rsidRPr="00902ACC">
      <w:rPr>
        <w:rFonts w:ascii="Arial" w:hAnsi="Arial" w:cs="Arial"/>
        <w:color w:val="A6A6A6"/>
        <w:sz w:val="18"/>
        <w:szCs w:val="18"/>
      </w:rPr>
      <w:fldChar w:fldCharType="begin"/>
    </w:r>
    <w:r w:rsidRPr="00902ACC">
      <w:rPr>
        <w:rFonts w:ascii="Arial" w:hAnsi="Arial" w:cs="Arial"/>
        <w:color w:val="A6A6A6"/>
        <w:sz w:val="18"/>
        <w:szCs w:val="18"/>
      </w:rPr>
      <w:instrText xml:space="preserve"> PAGE </w:instrText>
    </w:r>
    <w:r w:rsidRPr="00902ACC">
      <w:rPr>
        <w:rFonts w:ascii="Arial" w:hAnsi="Arial" w:cs="Arial"/>
        <w:color w:val="A6A6A6"/>
        <w:sz w:val="18"/>
        <w:szCs w:val="18"/>
      </w:rPr>
      <w:fldChar w:fldCharType="separate"/>
    </w:r>
    <w:r w:rsidR="006F3FAD">
      <w:rPr>
        <w:rFonts w:ascii="Arial" w:hAnsi="Arial" w:cs="Arial"/>
        <w:noProof/>
        <w:color w:val="A6A6A6"/>
        <w:sz w:val="18"/>
        <w:szCs w:val="18"/>
      </w:rPr>
      <w:t>2</w:t>
    </w:r>
    <w:r w:rsidRPr="00902ACC">
      <w:rPr>
        <w:rFonts w:ascii="Arial" w:hAnsi="Arial" w:cs="Arial"/>
        <w:color w:val="A6A6A6"/>
        <w:sz w:val="18"/>
        <w:szCs w:val="18"/>
      </w:rPr>
      <w:fldChar w:fldCharType="end"/>
    </w:r>
    <w:r w:rsidRPr="00902ACC">
      <w:rPr>
        <w:rFonts w:ascii="Arial" w:hAnsi="Arial" w:cs="Arial"/>
        <w:color w:val="A6A6A6"/>
        <w:sz w:val="18"/>
        <w:szCs w:val="18"/>
      </w:rPr>
      <w:t xml:space="preserve"> / </w:t>
    </w:r>
    <w:r w:rsidRPr="00902ACC">
      <w:rPr>
        <w:rFonts w:ascii="Arial" w:hAnsi="Arial" w:cs="Arial"/>
        <w:color w:val="A6A6A6"/>
        <w:sz w:val="18"/>
        <w:szCs w:val="18"/>
      </w:rPr>
      <w:fldChar w:fldCharType="begin"/>
    </w:r>
    <w:r w:rsidRPr="00902ACC">
      <w:rPr>
        <w:rFonts w:ascii="Arial" w:hAnsi="Arial" w:cs="Arial"/>
        <w:color w:val="A6A6A6"/>
        <w:sz w:val="18"/>
        <w:szCs w:val="18"/>
      </w:rPr>
      <w:instrText xml:space="preserve"> NUMPAGES </w:instrText>
    </w:r>
    <w:r w:rsidRPr="00902ACC">
      <w:rPr>
        <w:rFonts w:ascii="Arial" w:hAnsi="Arial" w:cs="Arial"/>
        <w:color w:val="A6A6A6"/>
        <w:sz w:val="18"/>
        <w:szCs w:val="18"/>
      </w:rPr>
      <w:fldChar w:fldCharType="separate"/>
    </w:r>
    <w:r w:rsidR="006F3FAD">
      <w:rPr>
        <w:rFonts w:ascii="Arial" w:hAnsi="Arial" w:cs="Arial"/>
        <w:noProof/>
        <w:color w:val="A6A6A6"/>
        <w:sz w:val="18"/>
        <w:szCs w:val="18"/>
      </w:rPr>
      <w:t>2</w:t>
    </w:r>
    <w:r w:rsidRPr="00902ACC">
      <w:rPr>
        <w:rFonts w:ascii="Arial" w:hAnsi="Arial" w:cs="Arial"/>
        <w:color w:val="A6A6A6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4833"/>
      <w:gridCol w:w="4806"/>
    </w:tblGrid>
    <w:tr w:rsidR="00990C11" w:rsidRPr="0045031A" w:rsidTr="0045031A">
      <w:tc>
        <w:tcPr>
          <w:tcW w:w="4889" w:type="dxa"/>
          <w:shd w:val="clear" w:color="auto" w:fill="auto"/>
        </w:tcPr>
        <w:p w:rsidR="00990C11" w:rsidRPr="00786C81" w:rsidRDefault="00135582" w:rsidP="00C50C84">
          <w:pPr>
            <w:rPr>
              <w:rFonts w:ascii="Arial" w:hAnsi="Arial" w:cs="Arial"/>
              <w:szCs w:val="22"/>
            </w:rPr>
          </w:pPr>
          <w:r>
            <w:rPr>
              <w:rFonts w:ascii="Arial" w:hAnsi="Arial" w:cs="Arial"/>
              <w:szCs w:val="22"/>
            </w:rPr>
            <w:t>D</w:t>
          </w:r>
          <w:r w:rsidR="006F3FAD">
            <w:rPr>
              <w:rFonts w:ascii="Arial" w:hAnsi="Arial" w:cs="Arial"/>
              <w:szCs w:val="22"/>
            </w:rPr>
            <w:t>AF_2023</w:t>
          </w:r>
          <w:r w:rsidRPr="00786C81">
            <w:rPr>
              <w:rFonts w:ascii="Arial" w:hAnsi="Arial" w:cs="Arial"/>
              <w:szCs w:val="22"/>
            </w:rPr>
            <w:t>_00</w:t>
          </w:r>
          <w:r w:rsidR="006F3FAD">
            <w:rPr>
              <w:rFonts w:ascii="Arial" w:hAnsi="Arial" w:cs="Arial"/>
              <w:szCs w:val="22"/>
            </w:rPr>
            <w:t>1042</w:t>
          </w:r>
        </w:p>
        <w:p w:rsidR="00990C11" w:rsidRPr="0045031A" w:rsidRDefault="006B5EDE" w:rsidP="00353D80">
          <w:pPr>
            <w:pStyle w:val="Pieddepage"/>
            <w:rPr>
              <w:rFonts w:eastAsia="Calibri"/>
              <w:color w:val="A6A6A6"/>
              <w:sz w:val="18"/>
              <w:szCs w:val="18"/>
            </w:rPr>
          </w:pPr>
        </w:p>
      </w:tc>
      <w:tc>
        <w:tcPr>
          <w:tcW w:w="4889" w:type="dxa"/>
          <w:shd w:val="clear" w:color="auto" w:fill="auto"/>
        </w:tcPr>
        <w:p w:rsidR="00990C11" w:rsidRPr="0045031A" w:rsidRDefault="00135582" w:rsidP="0045031A">
          <w:pPr>
            <w:pStyle w:val="Pieddepage"/>
            <w:jc w:val="right"/>
            <w:rPr>
              <w:rFonts w:ascii="LiberationSans" w:eastAsia="Calibri" w:hAnsi="LiberationSans" w:cs="LiberationSans"/>
              <w:color w:val="A6A6A6"/>
              <w:sz w:val="18"/>
              <w:szCs w:val="18"/>
            </w:rPr>
          </w:pPr>
          <w:r w:rsidRPr="0045031A">
            <w:rPr>
              <w:rFonts w:ascii="LiberationSans" w:eastAsia="Calibri" w:hAnsi="LiberationSans" w:cs="LiberationSans"/>
              <w:color w:val="A6A6A6"/>
              <w:sz w:val="18"/>
              <w:szCs w:val="18"/>
            </w:rPr>
            <w:t xml:space="preserve">Page :     </w:t>
          </w:r>
          <w:r w:rsidRPr="0045031A">
            <w:rPr>
              <w:rFonts w:ascii="LiberationSans" w:eastAsia="Calibri" w:hAnsi="LiberationSans" w:cs="LiberationSans"/>
              <w:color w:val="A6A6A6"/>
              <w:sz w:val="18"/>
              <w:szCs w:val="18"/>
            </w:rPr>
            <w:fldChar w:fldCharType="begin"/>
          </w:r>
          <w:r w:rsidRPr="0045031A">
            <w:rPr>
              <w:rFonts w:ascii="LiberationSans" w:eastAsia="Calibri" w:hAnsi="LiberationSans" w:cs="LiberationSans"/>
              <w:color w:val="A6A6A6"/>
              <w:sz w:val="18"/>
              <w:szCs w:val="18"/>
            </w:rPr>
            <w:instrText xml:space="preserve"> PAGE </w:instrText>
          </w:r>
          <w:r w:rsidRPr="0045031A">
            <w:rPr>
              <w:rFonts w:ascii="LiberationSans" w:eastAsia="Calibri" w:hAnsi="LiberationSans" w:cs="LiberationSans"/>
              <w:color w:val="A6A6A6"/>
              <w:sz w:val="18"/>
              <w:szCs w:val="18"/>
            </w:rPr>
            <w:fldChar w:fldCharType="separate"/>
          </w:r>
          <w:r w:rsidR="006B5EDE">
            <w:rPr>
              <w:rFonts w:ascii="LiberationSans" w:eastAsia="Calibri" w:hAnsi="LiberationSans" w:cs="LiberationSans"/>
              <w:noProof/>
              <w:color w:val="A6A6A6"/>
              <w:sz w:val="18"/>
              <w:szCs w:val="18"/>
            </w:rPr>
            <w:t>1</w:t>
          </w:r>
          <w:r w:rsidRPr="0045031A">
            <w:rPr>
              <w:rFonts w:ascii="LiberationSans" w:eastAsia="Calibri" w:hAnsi="LiberationSans" w:cs="LiberationSans"/>
              <w:color w:val="A6A6A6"/>
              <w:sz w:val="18"/>
              <w:szCs w:val="18"/>
            </w:rPr>
            <w:fldChar w:fldCharType="end"/>
          </w:r>
          <w:r w:rsidRPr="0045031A">
            <w:rPr>
              <w:rFonts w:ascii="LiberationSans" w:eastAsia="Calibri" w:hAnsi="LiberationSans" w:cs="LiberationSans"/>
              <w:color w:val="A6A6A6"/>
              <w:sz w:val="18"/>
              <w:szCs w:val="18"/>
            </w:rPr>
            <w:t xml:space="preserve"> / </w:t>
          </w:r>
          <w:r w:rsidRPr="0045031A">
            <w:rPr>
              <w:rFonts w:ascii="LiberationSans" w:eastAsia="Calibri" w:hAnsi="LiberationSans" w:cs="LiberationSans"/>
              <w:color w:val="A6A6A6"/>
              <w:sz w:val="18"/>
              <w:szCs w:val="18"/>
            </w:rPr>
            <w:fldChar w:fldCharType="begin"/>
          </w:r>
          <w:r w:rsidRPr="0045031A">
            <w:rPr>
              <w:rFonts w:ascii="LiberationSans" w:eastAsia="Calibri" w:hAnsi="LiberationSans" w:cs="LiberationSans"/>
              <w:color w:val="A6A6A6"/>
              <w:sz w:val="18"/>
              <w:szCs w:val="18"/>
            </w:rPr>
            <w:instrText xml:space="preserve"> NUMPAGES </w:instrText>
          </w:r>
          <w:r w:rsidRPr="0045031A">
            <w:rPr>
              <w:rFonts w:ascii="LiberationSans" w:eastAsia="Calibri" w:hAnsi="LiberationSans" w:cs="LiberationSans"/>
              <w:color w:val="A6A6A6"/>
              <w:sz w:val="18"/>
              <w:szCs w:val="18"/>
            </w:rPr>
            <w:fldChar w:fldCharType="separate"/>
          </w:r>
          <w:r w:rsidR="006B5EDE">
            <w:rPr>
              <w:rFonts w:ascii="LiberationSans" w:eastAsia="Calibri" w:hAnsi="LiberationSans" w:cs="LiberationSans"/>
              <w:noProof/>
              <w:color w:val="A6A6A6"/>
              <w:sz w:val="18"/>
              <w:szCs w:val="18"/>
            </w:rPr>
            <w:t>1</w:t>
          </w:r>
          <w:r w:rsidRPr="0045031A">
            <w:rPr>
              <w:rFonts w:ascii="LiberationSans" w:eastAsia="Calibri" w:hAnsi="LiberationSans" w:cs="LiberationSans"/>
              <w:color w:val="A6A6A6"/>
              <w:sz w:val="18"/>
              <w:szCs w:val="18"/>
            </w:rPr>
            <w:fldChar w:fldCharType="end"/>
          </w:r>
        </w:p>
      </w:tc>
    </w:tr>
  </w:tbl>
  <w:p w:rsidR="00990C11" w:rsidRDefault="006B5EDE" w:rsidP="00E22692">
    <w:pPr>
      <w:pStyle w:val="Pieddepage"/>
    </w:pPr>
  </w:p>
  <w:p w:rsidR="00990C11" w:rsidRDefault="006B5E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499" w:rsidRDefault="00EC6499" w:rsidP="00135582">
      <w:r>
        <w:separator/>
      </w:r>
    </w:p>
  </w:footnote>
  <w:footnote w:type="continuationSeparator" w:id="0">
    <w:p w:rsidR="00EC6499" w:rsidRDefault="00EC6499" w:rsidP="00135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FAD" w:rsidRDefault="006F3FA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FAD" w:rsidRDefault="006F3FA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C11" w:rsidRPr="00D854CF" w:rsidRDefault="006B5EDE" w:rsidP="00D854CF">
    <w:pPr>
      <w:pStyle w:val="En-tte"/>
      <w:tabs>
        <w:tab w:val="clear" w:pos="4536"/>
        <w:tab w:val="clear" w:pos="9072"/>
        <w:tab w:val="left" w:pos="8222"/>
      </w:tabs>
      <w:rPr>
        <w:rFonts w:ascii="Arial" w:hAnsi="Arial" w:cs="Arial"/>
        <w:sz w:val="14"/>
      </w:rPr>
    </w:pPr>
  </w:p>
  <w:p w:rsidR="00990C11" w:rsidRDefault="006B5EDE"/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OURTES Yann SA CL NORMALE DEF">
    <w15:presenceInfo w15:providerId="AD" w15:userId="S-1-5-21-2255225037-4143705525-1198626713-19775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582"/>
    <w:rsid w:val="00135582"/>
    <w:rsid w:val="001367F7"/>
    <w:rsid w:val="001D2592"/>
    <w:rsid w:val="00255957"/>
    <w:rsid w:val="00366A6D"/>
    <w:rsid w:val="00413502"/>
    <w:rsid w:val="005C549D"/>
    <w:rsid w:val="006B5EDE"/>
    <w:rsid w:val="006F3FAD"/>
    <w:rsid w:val="00962EF4"/>
    <w:rsid w:val="00EC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9185EA"/>
  <w15:chartTrackingRefBased/>
  <w15:docId w15:val="{64BDF9C6-FFEB-4F92-8120-9E7CFB10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582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1355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5582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1355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5582"/>
    <w:rPr>
      <w:rFonts w:ascii="Univers (WN)" w:eastAsia="Times New Roman" w:hAnsi="Univers (WN)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13558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AUBIN Valérie CRC2</dc:creator>
  <cp:keywords/>
  <dc:description/>
  <cp:lastModifiedBy>DEVONIN Kindley ASC NIV 2 OA</cp:lastModifiedBy>
  <cp:revision>8</cp:revision>
  <dcterms:created xsi:type="dcterms:W3CDTF">2022-04-26T16:32:00Z</dcterms:created>
  <dcterms:modified xsi:type="dcterms:W3CDTF">2025-05-27T14:18:00Z</dcterms:modified>
</cp:coreProperties>
</file>